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32DCC57F">
        <w:tc>
          <w:tcPr>
            <w:tcW w:w="1620" w:type="dxa"/>
            <w:tcBorders>
              <w:bottom w:val="single" w:sz="4" w:space="0" w:color="auto"/>
            </w:tcBorders>
            <w:shd w:val="clear" w:color="auto" w:fill="FFFFFF" w:themeFill="background1"/>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9EDDAE6" w:rsidR="00067FE2" w:rsidRDefault="007916D8" w:rsidP="00F44236">
            <w:pPr>
              <w:pStyle w:val="Header"/>
            </w:pPr>
            <w:hyperlink r:id="rId11" w:history="1">
              <w:r w:rsidRPr="007916D8">
                <w:rPr>
                  <w:rStyle w:val="Hyperlink"/>
                </w:rPr>
                <w:t>283</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78BC11E5" w:rsidR="00067FE2" w:rsidRDefault="00DF77B8" w:rsidP="00F44236">
            <w:pPr>
              <w:pStyle w:val="Header"/>
            </w:pPr>
            <w:bookmarkStart w:id="0" w:name="_Hlk214557720"/>
            <w:r>
              <w:t xml:space="preserve">Board Priority - </w:t>
            </w:r>
            <w:r w:rsidR="00566181">
              <w:t>Related to NPRR</w:t>
            </w:r>
            <w:r w:rsidR="007916D8">
              <w:t>1309</w:t>
            </w:r>
            <w:r w:rsidR="00566181">
              <w:t>, Dispatchable Reliability Reserve Service Ancillary Service</w:t>
            </w:r>
            <w:bookmarkEnd w:id="0"/>
          </w:p>
        </w:tc>
      </w:tr>
      <w:tr w:rsidR="00067FE2" w:rsidRPr="00E01925" w14:paraId="3288B1CC" w14:textId="77777777" w:rsidTr="32DCC57F">
        <w:trPr>
          <w:trHeight w:val="518"/>
        </w:trPr>
        <w:tc>
          <w:tcPr>
            <w:tcW w:w="2880" w:type="dxa"/>
            <w:gridSpan w:val="2"/>
            <w:shd w:val="clear" w:color="auto" w:fill="FFFFFF" w:themeFill="background1"/>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3B3228A3" w:rsidR="00067FE2" w:rsidRPr="00E01925" w:rsidRDefault="007916D8" w:rsidP="00F44236">
            <w:pPr>
              <w:pStyle w:val="NormalArial"/>
            </w:pPr>
            <w:r>
              <w:t>November 20, 2025</w:t>
            </w:r>
          </w:p>
        </w:tc>
      </w:tr>
      <w:tr w:rsidR="00067FE2" w14:paraId="36DE136A" w14:textId="77777777" w:rsidTr="32DCC57F">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6015F89E" w:rsidR="009D17F0" w:rsidRPr="00FB509B" w:rsidRDefault="00DF77B8" w:rsidP="00F44236">
            <w:pPr>
              <w:pStyle w:val="NormalArial"/>
            </w:pPr>
            <w:r>
              <w:t xml:space="preserve">Urgent – On 12/8/25, the Board designated Nodal </w:t>
            </w:r>
            <w:r>
              <w:t>Operating Guide</w:t>
            </w:r>
            <w:r>
              <w:t xml:space="preserve"> Revision Request (NPRR) </w:t>
            </w:r>
            <w:r>
              <w:t>283</w:t>
            </w:r>
            <w:r>
              <w:t xml:space="preserve"> a Board Priority Revision Request.</w:t>
            </w:r>
          </w:p>
        </w:tc>
      </w:tr>
      <w:tr w:rsidR="009D17F0" w14:paraId="06140097"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32DCC57F">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58ACD12" w:rsidR="00C9766A" w:rsidRPr="00FB509B" w:rsidRDefault="00566181" w:rsidP="00C76A2C">
            <w:pPr>
              <w:pStyle w:val="NormalArial"/>
            </w:pPr>
            <w:r>
              <w:t xml:space="preserve">Nodal Protocol Revision Request (NPRR) </w:t>
            </w:r>
            <w:r w:rsidR="007916D8">
              <w:t>1309</w:t>
            </w:r>
            <w:r>
              <w:t>, Dispatchable Reliability Reserve Service Ancillary Service</w:t>
            </w:r>
          </w:p>
        </w:tc>
      </w:tr>
      <w:tr w:rsidR="009D17F0" w14:paraId="01704E71" w14:textId="77777777" w:rsidTr="32DCC57F">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0F7E420A" w:rsidR="009D17F0" w:rsidRPr="00FB509B" w:rsidRDefault="00566181" w:rsidP="00566181">
            <w:pPr>
              <w:pStyle w:val="NormalArial"/>
              <w:spacing w:before="120" w:after="120"/>
            </w:pPr>
            <w:r>
              <w:t>This NOGRR and related NPRR</w:t>
            </w:r>
            <w:r w:rsidR="007916D8">
              <w:t>1309</w:t>
            </w:r>
            <w:r>
              <w:t xml:space="preserve"> develops Dispatchable Reliability Reserve Service (DRRS) </w:t>
            </w:r>
            <w:r w:rsidR="59873DB0">
              <w:t>as a new Ancillary Service</w:t>
            </w:r>
            <w:r>
              <w:t>.</w:t>
            </w:r>
          </w:p>
        </w:tc>
      </w:tr>
      <w:tr w:rsidR="009D17F0" w14:paraId="54290F4A" w14:textId="77777777" w:rsidTr="32DCC57F">
        <w:trPr>
          <w:trHeight w:val="518"/>
        </w:trPr>
        <w:tc>
          <w:tcPr>
            <w:tcW w:w="2880" w:type="dxa"/>
            <w:gridSpan w:val="2"/>
            <w:shd w:val="clear" w:color="auto" w:fill="FFFFFF" w:themeFill="background1"/>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1E137D28" w:rsidR="00FF5898" w:rsidRDefault="00DF77B8" w:rsidP="00FF5898">
            <w:pPr>
              <w:pStyle w:val="NormalArial"/>
              <w:tabs>
                <w:tab w:val="left" w:pos="432"/>
              </w:tabs>
              <w:spacing w:before="120"/>
              <w:ind w:left="432" w:hanging="432"/>
              <w:rPr>
                <w:rFonts w:cs="Arial"/>
                <w:color w:val="000000"/>
              </w:rPr>
            </w:pPr>
            <w:r>
              <w:pict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6.2pt">
                  <v:imagedata r:id="rId12" o:title=""/>
                </v:shape>
              </w:pict>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6498CA84" w:rsidR="00FF5898" w:rsidRPr="00BD53C5" w:rsidRDefault="00DF77B8" w:rsidP="00FF5898">
            <w:pPr>
              <w:pStyle w:val="NormalArial"/>
              <w:tabs>
                <w:tab w:val="left" w:pos="432"/>
              </w:tabs>
              <w:spacing w:before="120"/>
              <w:ind w:left="432" w:hanging="432"/>
              <w:rPr>
                <w:rFonts w:cs="Arial"/>
                <w:color w:val="000000"/>
              </w:rPr>
            </w:pPr>
            <w:r>
              <w:pict w14:anchorId="78B45D6B">
                <v:shape id="_x0000_i1026" type="#_x0000_t75" style="width:16.2pt;height:16.2pt">
                  <v:imagedata r:id="rId12" o:title=""/>
                </v:shape>
              </w:pict>
            </w:r>
            <w:r w:rsidR="00FF5898" w:rsidRPr="00CD242D">
              <w:t xml:space="preserve">  </w:t>
            </w:r>
            <w:hyperlink r:id="rId14"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7FB6F841" w:rsidR="00FF5898" w:rsidRPr="00BD53C5" w:rsidRDefault="00DF77B8" w:rsidP="00FF5898">
            <w:pPr>
              <w:pStyle w:val="NormalArial"/>
              <w:spacing w:before="120"/>
              <w:ind w:left="432" w:hanging="432"/>
              <w:rPr>
                <w:rFonts w:cs="Arial"/>
                <w:color w:val="000000"/>
              </w:rPr>
            </w:pPr>
            <w:r>
              <w:pict w14:anchorId="3A70D0BA">
                <v:shape id="_x0000_i1027" type="#_x0000_t75" style="width:16.2pt;height:16.2pt">
                  <v:imagedata r:id="rId12" o:title=""/>
                </v:shape>
              </w:pict>
            </w:r>
            <w:r w:rsidR="00FF5898" w:rsidRPr="006629C8">
              <w:t xml:space="preserve">  </w:t>
            </w:r>
            <w:hyperlink r:id="rId15"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 xml:space="preserve">industry expert and an </w:t>
            </w:r>
            <w:proofErr w:type="gramStart"/>
            <w:r w:rsidR="00FF5898" w:rsidRPr="00BD53C5">
              <w:rPr>
                <w:rFonts w:cs="Arial"/>
                <w:color w:val="000000"/>
              </w:rPr>
              <w:t>employer</w:t>
            </w:r>
            <w:proofErr w:type="gramEnd"/>
            <w:r w:rsidR="00FF5898" w:rsidRPr="00BD53C5">
              <w:rPr>
                <w:rFonts w:cs="Arial"/>
                <w:color w:val="000000"/>
              </w:rPr>
              <w:t xml:space="preserve">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5E86C7B9" w:rsidR="00FF5898" w:rsidRDefault="00DF77B8" w:rsidP="00FF5898">
            <w:pPr>
              <w:pStyle w:val="NormalArial"/>
              <w:spacing w:before="120"/>
              <w:rPr>
                <w:iCs/>
                <w:kern w:val="24"/>
              </w:rPr>
            </w:pPr>
            <w:r>
              <w:pict w14:anchorId="150436FB">
                <v:shape id="_x0000_i1028" type="#_x0000_t75" style="width:16.2pt;height:16.2pt">
                  <v:imagedata r:id="rId12" o:title=""/>
                </v:shape>
              </w:pict>
            </w:r>
            <w:r w:rsidR="00FF5898" w:rsidRPr="006629C8">
              <w:t xml:space="preserve">  </w:t>
            </w:r>
            <w:r w:rsidR="005928F2" w:rsidRPr="00344591">
              <w:rPr>
                <w:iCs/>
                <w:kern w:val="24"/>
              </w:rPr>
              <w:t>General system and/or process improvement(s)</w:t>
            </w:r>
          </w:p>
          <w:p w14:paraId="4A616F03" w14:textId="1EF03A0B" w:rsidR="00FF5898" w:rsidRDefault="00DF77B8" w:rsidP="00FF5898">
            <w:pPr>
              <w:pStyle w:val="NormalArial"/>
              <w:spacing w:before="120"/>
              <w:rPr>
                <w:iCs/>
                <w:kern w:val="24"/>
              </w:rPr>
            </w:pPr>
            <w:r>
              <w:pict w14:anchorId="5DBDF2A1">
                <v:shape id="_x0000_i1029" type="#_x0000_t75" style="width:16.2pt;height:16.2pt">
                  <v:imagedata r:id="rId16" o:title=""/>
                </v:shape>
              </w:pict>
            </w:r>
            <w:r w:rsidR="00FF5898" w:rsidRPr="006629C8">
              <w:t xml:space="preserve">  </w:t>
            </w:r>
            <w:r w:rsidR="00FF5898">
              <w:rPr>
                <w:iCs/>
                <w:kern w:val="24"/>
              </w:rPr>
              <w:t>Regulatory requirements</w:t>
            </w:r>
          </w:p>
          <w:p w14:paraId="16EC9511" w14:textId="1900C18D" w:rsidR="00FF5898" w:rsidRPr="00CD242D" w:rsidRDefault="00DF77B8" w:rsidP="00FF5898">
            <w:pPr>
              <w:pStyle w:val="NormalArial"/>
              <w:spacing w:before="120"/>
              <w:rPr>
                <w:rFonts w:cs="Arial"/>
                <w:color w:val="000000"/>
              </w:rPr>
            </w:pPr>
            <w:r>
              <w:pict w14:anchorId="5B11F436">
                <v:shape id="_x0000_i1030" type="#_x0000_t75" style="width:16.2pt;height:16.2pt">
                  <v:imagedata r:id="rId12" o:title=""/>
                </v:shape>
              </w:pict>
            </w:r>
            <w:r w:rsidR="00FF5898" w:rsidRPr="006629C8">
              <w:t xml:space="preserve">  </w:t>
            </w:r>
            <w:r w:rsidR="00FF5898">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32DCC57F">
        <w:trPr>
          <w:trHeight w:val="518"/>
        </w:trPr>
        <w:tc>
          <w:tcPr>
            <w:tcW w:w="2880" w:type="dxa"/>
            <w:gridSpan w:val="2"/>
            <w:tcBorders>
              <w:bottom w:val="single" w:sz="4" w:space="0" w:color="auto"/>
            </w:tcBorders>
            <w:shd w:val="clear" w:color="auto" w:fill="FFFFFF" w:themeFill="background1"/>
            <w:vAlign w:val="center"/>
          </w:tcPr>
          <w:p w14:paraId="463C76D4" w14:textId="606C9593" w:rsidR="00566181" w:rsidRDefault="00566181" w:rsidP="00566181">
            <w:pPr>
              <w:pStyle w:val="Header"/>
            </w:pPr>
            <w:r>
              <w:t>Justification of Reason for Revision and Market Impacts</w:t>
            </w:r>
          </w:p>
        </w:tc>
        <w:tc>
          <w:tcPr>
            <w:tcW w:w="7560" w:type="dxa"/>
            <w:gridSpan w:val="2"/>
            <w:tcBorders>
              <w:bottom w:val="single" w:sz="4" w:space="0" w:color="auto"/>
            </w:tcBorders>
            <w:vAlign w:val="center"/>
          </w:tcPr>
          <w:p w14:paraId="18A780E7" w14:textId="73DF39EC" w:rsidR="00566181" w:rsidRPr="00566181" w:rsidRDefault="00566181" w:rsidP="00566181">
            <w:pPr>
              <w:pStyle w:val="NormalArial"/>
              <w:spacing w:before="120" w:after="120"/>
            </w:pPr>
            <w:r>
              <w:t>This NOGRR is related to NPRR</w:t>
            </w:r>
            <w:r w:rsidR="007916D8">
              <w:t>1309</w:t>
            </w:r>
            <w:r>
              <w:t xml:space="preserve"> that has been developed pursuant to Public Utility Regulatory Act § 39.159(d) which requires ERCOT “to develop and implement an ancillary services program to </w:t>
            </w:r>
            <w:r>
              <w:lastRenderedPageBreak/>
              <w:t>procure dispatchable reliability reserve services on a day-ahead and real-time basis to account for market uncertainty.”</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7CF76C29" w:rsidR="00E26473" w:rsidRDefault="00E26473" w:rsidP="00E26473">
            <w:pPr>
              <w:pStyle w:val="NormalArial"/>
            </w:pPr>
            <w:r>
              <w:t xml:space="preserve">Dave Maggio / </w:t>
            </w:r>
            <w:r w:rsidR="00917E9C">
              <w:t>Nitika Mago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6F122E76" w:rsidR="00E26473" w:rsidRDefault="00E26473" w:rsidP="00E26473">
            <w:pPr>
              <w:pStyle w:val="NormalArial"/>
            </w:pPr>
            <w:hyperlink r:id="rId17" w:history="1">
              <w:r w:rsidRPr="008C2573">
                <w:rPr>
                  <w:rStyle w:val="Hyperlink"/>
                </w:rPr>
                <w:t>david.maggio@ercot.com</w:t>
              </w:r>
            </w:hyperlink>
            <w:r>
              <w:t xml:space="preserve"> / </w:t>
            </w:r>
            <w:hyperlink r:id="rId18" w:history="1">
              <w:r w:rsidR="00917E9C" w:rsidRPr="00B11BC3">
                <w:rPr>
                  <w:rStyle w:val="Hyperlink"/>
                </w:rPr>
                <w:t>nitika.mago@ercot.com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3AAFC06" w:rsidR="00E26473" w:rsidRDefault="00E26473" w:rsidP="00E26473">
            <w:pPr>
              <w:pStyle w:val="NormalArial"/>
            </w:pPr>
            <w:r w:rsidRPr="00D17AC0">
              <w:t>512-248-6998</w:t>
            </w:r>
            <w:r>
              <w:t xml:space="preserve"> / </w:t>
            </w:r>
            <w:r w:rsidR="00917E9C" w:rsidRPr="00917E9C">
              <w:t>512</w:t>
            </w:r>
            <w:r w:rsidR="00917E9C">
              <w:t>-</w:t>
            </w:r>
            <w:r w:rsidR="00917E9C" w:rsidRPr="00917E9C">
              <w:t>248</w:t>
            </w:r>
            <w:r w:rsidR="00917E9C">
              <w:t>-</w:t>
            </w:r>
            <w:r w:rsidR="00917E9C" w:rsidRPr="00917E9C">
              <w:t>6601</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733EC5" w:rsidP="00733EC5">
            <w:pPr>
              <w:pStyle w:val="NormalArial"/>
            </w:pPr>
            <w:hyperlink r:id="rId19" w:history="1">
              <w:r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6297323B" w14:textId="77777777" w:rsidR="005A611B" w:rsidRPr="005A611B" w:rsidRDefault="005A611B" w:rsidP="005A611B">
      <w:pPr>
        <w:tabs>
          <w:tab w:val="num" w:pos="0"/>
        </w:tabs>
        <w:rPr>
          <w:rFonts w:ascii="Arial" w:eastAsia="SimSun" w:hAnsi="Arial" w:cs="Arial"/>
        </w:rPr>
      </w:pPr>
      <w:bookmarkStart w:id="1" w:name="_Hlk214557705"/>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A611B" w:rsidRPr="005A611B" w14:paraId="00AB2BE6" w14:textId="77777777" w:rsidTr="0071528D">
        <w:trPr>
          <w:trHeight w:val="350"/>
        </w:trPr>
        <w:tc>
          <w:tcPr>
            <w:tcW w:w="10440" w:type="dxa"/>
            <w:tcBorders>
              <w:bottom w:val="single" w:sz="4" w:space="0" w:color="auto"/>
            </w:tcBorders>
            <w:shd w:val="clear" w:color="auto" w:fill="FFFFFF"/>
            <w:vAlign w:val="center"/>
          </w:tcPr>
          <w:p w14:paraId="5D6ED9EC" w14:textId="77777777" w:rsidR="005A611B" w:rsidRPr="005A611B" w:rsidRDefault="005A611B" w:rsidP="005A611B">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41BFBF04" w14:textId="53CD0879" w:rsidR="005A611B" w:rsidRPr="005A611B" w:rsidRDefault="005A611B" w:rsidP="005A611B">
      <w:pPr>
        <w:tabs>
          <w:tab w:val="num" w:pos="0"/>
        </w:tabs>
        <w:spacing w:before="120" w:after="120"/>
        <w:rPr>
          <w:rFonts w:ascii="Arial" w:eastAsia="SimSun" w:hAnsi="Arial" w:cs="Arial"/>
        </w:rPr>
      </w:pPr>
      <w:r w:rsidRPr="005A611B">
        <w:rPr>
          <w:rFonts w:ascii="Arial" w:eastAsia="SimSun" w:hAnsi="Arial" w:cs="Arial"/>
        </w:rPr>
        <w:t xml:space="preserve">Please note that the following </w:t>
      </w:r>
      <w:r>
        <w:rPr>
          <w:rFonts w:ascii="Arial" w:eastAsia="SimSun" w:hAnsi="Arial" w:cs="Arial"/>
        </w:rPr>
        <w:t>NOG</w:t>
      </w:r>
      <w:r w:rsidRPr="005A611B">
        <w:rPr>
          <w:rFonts w:ascii="Arial" w:eastAsia="SimSun" w:hAnsi="Arial" w:cs="Arial"/>
        </w:rPr>
        <w:t>RR(s) also propose revisions to the following section(s):</w:t>
      </w:r>
    </w:p>
    <w:p w14:paraId="6C65174E" w14:textId="77777777" w:rsidR="001922BB" w:rsidRPr="005A611B" w:rsidRDefault="001922BB" w:rsidP="001922BB">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OGRR264, </w:t>
      </w:r>
      <w:r w:rsidRPr="00CC4C57">
        <w:rPr>
          <w:rFonts w:ascii="Arial" w:eastAsia="SimSun" w:hAnsi="Arial" w:cs="Arial"/>
        </w:rPr>
        <w:t>Related to NPRR1</w:t>
      </w:r>
      <w:r>
        <w:rPr>
          <w:rFonts w:ascii="Arial" w:eastAsia="SimSun" w:hAnsi="Arial" w:cs="Arial"/>
        </w:rPr>
        <w:t>235</w:t>
      </w:r>
      <w:r w:rsidRPr="00CC4C57">
        <w:rPr>
          <w:rFonts w:ascii="Arial" w:eastAsia="SimSun" w:hAnsi="Arial" w:cs="Arial"/>
        </w:rPr>
        <w:t xml:space="preserve">, Dispatchable Reliability Reserve Service </w:t>
      </w:r>
      <w:r>
        <w:rPr>
          <w:rFonts w:ascii="Arial" w:eastAsia="SimSun" w:hAnsi="Arial" w:cs="Arial"/>
        </w:rPr>
        <w:t xml:space="preserve">as a Stand-Alone </w:t>
      </w:r>
      <w:r w:rsidRPr="00CC4C57">
        <w:rPr>
          <w:rFonts w:ascii="Arial" w:eastAsia="SimSun" w:hAnsi="Arial" w:cs="Arial"/>
        </w:rPr>
        <w:t>Ancillary Service</w:t>
      </w:r>
    </w:p>
    <w:p w14:paraId="7D3BFDAC" w14:textId="77777777" w:rsidR="001922BB" w:rsidRDefault="001922BB" w:rsidP="001922BB">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017FB6E2" w14:textId="77777777" w:rsidR="001922BB" w:rsidRDefault="001922BB" w:rsidP="001922BB">
      <w:pPr>
        <w:numPr>
          <w:ilvl w:val="1"/>
          <w:numId w:val="22"/>
        </w:numPr>
        <w:rPr>
          <w:rFonts w:ascii="Arial" w:eastAsia="SimSun" w:hAnsi="Arial" w:cs="Arial"/>
        </w:rPr>
      </w:pPr>
      <w:r>
        <w:rPr>
          <w:rFonts w:ascii="Arial" w:eastAsia="SimSun" w:hAnsi="Arial" w:cs="Arial"/>
        </w:rPr>
        <w:t>Section 2.3.4</w:t>
      </w:r>
    </w:p>
    <w:p w14:paraId="1B97B846" w14:textId="77777777" w:rsidR="001922BB" w:rsidRPr="005A611B" w:rsidRDefault="001922BB" w:rsidP="001922BB">
      <w:pPr>
        <w:numPr>
          <w:ilvl w:val="1"/>
          <w:numId w:val="22"/>
        </w:numPr>
        <w:rPr>
          <w:rFonts w:ascii="Arial" w:eastAsia="SimSun" w:hAnsi="Arial" w:cs="Arial"/>
        </w:rPr>
      </w:pPr>
      <w:r>
        <w:rPr>
          <w:rFonts w:ascii="Arial" w:eastAsia="SimSun" w:hAnsi="Arial" w:cs="Arial"/>
        </w:rPr>
        <w:t>Section 2.3.4.1</w:t>
      </w:r>
    </w:p>
    <w:p w14:paraId="26850370" w14:textId="77777777" w:rsidR="001922BB" w:rsidRPr="00CC4C57" w:rsidRDefault="001922BB" w:rsidP="001922BB">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p w14:paraId="740FD996" w14:textId="47907060" w:rsidR="005A611B" w:rsidRPr="005A611B" w:rsidRDefault="005A611B" w:rsidP="005A611B">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OGRR284, </w:t>
      </w:r>
      <w:r w:rsidR="0065071B" w:rsidRPr="0065071B">
        <w:rPr>
          <w:rFonts w:ascii="Arial" w:eastAsia="SimSun" w:hAnsi="Arial" w:cs="Arial"/>
        </w:rPr>
        <w:t>Related to NPRR1310, Dispatchable Reliability Reserve Service Plus Energy Storage Resource Participation and Release Factor</w:t>
      </w:r>
    </w:p>
    <w:p w14:paraId="1F1B52B2" w14:textId="6A4D7D07" w:rsidR="005A611B" w:rsidRDefault="005A611B" w:rsidP="005A611B">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6F12ECC5" w14:textId="0231E3BB" w:rsidR="005A611B" w:rsidRDefault="005A611B" w:rsidP="005A611B">
      <w:pPr>
        <w:numPr>
          <w:ilvl w:val="1"/>
          <w:numId w:val="22"/>
        </w:numPr>
        <w:rPr>
          <w:rFonts w:ascii="Arial" w:eastAsia="SimSun" w:hAnsi="Arial" w:cs="Arial"/>
        </w:rPr>
      </w:pPr>
      <w:r>
        <w:rPr>
          <w:rFonts w:ascii="Arial" w:eastAsia="SimSun" w:hAnsi="Arial" w:cs="Arial"/>
        </w:rPr>
        <w:t>Section 2.3.4</w:t>
      </w:r>
    </w:p>
    <w:p w14:paraId="6D990F68" w14:textId="37AFF8ED" w:rsidR="005A611B" w:rsidRPr="005A611B" w:rsidRDefault="005A611B" w:rsidP="005A611B">
      <w:pPr>
        <w:numPr>
          <w:ilvl w:val="1"/>
          <w:numId w:val="22"/>
        </w:numPr>
        <w:rPr>
          <w:rFonts w:ascii="Arial" w:eastAsia="SimSun" w:hAnsi="Arial" w:cs="Arial"/>
        </w:rPr>
      </w:pPr>
      <w:r>
        <w:rPr>
          <w:rFonts w:ascii="Arial" w:eastAsia="SimSun" w:hAnsi="Arial" w:cs="Arial"/>
        </w:rPr>
        <w:t>Section 2.3.4.1</w:t>
      </w:r>
    </w:p>
    <w:p w14:paraId="00750513" w14:textId="26AFDE06" w:rsidR="009A3772" w:rsidRPr="005A611B" w:rsidRDefault="005A611B" w:rsidP="005A611B">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bookmarkEnd w:id="1"/>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2" w:name="_Toc191197027"/>
      <w:bookmarkStart w:id="3" w:name="_Toc414884923"/>
      <w:bookmarkStart w:id="4" w:name="_Toc120878504"/>
      <w:bookmarkStart w:id="5" w:name="_Toc136969079"/>
      <w:bookmarkStart w:id="6" w:name="_Hlk121222094"/>
      <w:bookmarkStart w:id="7" w:name="_Toc120878509"/>
      <w:bookmarkStart w:id="8" w:name="_Toc136969084"/>
      <w:commentRangeStart w:id="9"/>
      <w:r w:rsidRPr="00566181">
        <w:rPr>
          <w:b/>
          <w:szCs w:val="20"/>
        </w:rPr>
        <w:lastRenderedPageBreak/>
        <w:t>2.3</w:t>
      </w:r>
      <w:commentRangeEnd w:id="9"/>
      <w:r w:rsidR="0065071B">
        <w:rPr>
          <w:rStyle w:val="CommentReference"/>
        </w:rPr>
        <w:commentReference w:id="9"/>
      </w:r>
      <w:r w:rsidRPr="00566181">
        <w:rPr>
          <w:b/>
          <w:szCs w:val="20"/>
        </w:rPr>
        <w:tab/>
      </w:r>
      <w:bookmarkStart w:id="11" w:name="_Toc49843497"/>
      <w:r w:rsidRPr="00566181">
        <w:rPr>
          <w:b/>
          <w:szCs w:val="20"/>
        </w:rPr>
        <w:t>Ancillary Services</w:t>
      </w:r>
      <w:bookmarkEnd w:id="2"/>
      <w:bookmarkEnd w:id="3"/>
      <w:bookmarkEnd w:id="4"/>
      <w:bookmarkEnd w:id="5"/>
      <w:bookmarkEnd w:id="11"/>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Reg-Up energy is a deployment to increase or decrease generation at a level above the Generation Resource’s or ESR’s Base Point in response to a change in system frequency.</w:t>
            </w:r>
          </w:p>
        </w:tc>
      </w:tr>
      <w:tr w:rsidR="00566181" w:rsidRPr="00566181" w14:paraId="0431CFA5" w14:textId="77777777">
        <w:trPr>
          <w:trHeight w:val="2433"/>
        </w:trPr>
        <w:tc>
          <w:tcPr>
            <w:tcW w:w="2206" w:type="dxa"/>
          </w:tcPr>
          <w:p w14:paraId="4AE1BC9A" w14:textId="77777777" w:rsidR="00566181" w:rsidRPr="00566181" w:rsidRDefault="00566181" w:rsidP="00566181">
            <w:r w:rsidRPr="00566181">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tc>
          <w:tcPr>
            <w:tcW w:w="2206" w:type="dxa"/>
          </w:tcPr>
          <w:p w14:paraId="05F79901" w14:textId="77777777" w:rsidR="00566181" w:rsidRPr="00566181" w:rsidRDefault="00566181" w:rsidP="00566181">
            <w:r w:rsidRPr="00566181">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lastRenderedPageBreak/>
              <w:t xml:space="preserve">Operating reserves on Generation Resources, ESRs, Load Resources, and Resources capable of providing Fast Frequency </w:t>
            </w:r>
            <w:r w:rsidRPr="00566181">
              <w:lastRenderedPageBreak/>
              <w:t>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lastRenderedPageBreak/>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lastRenderedPageBreak/>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 xml:space="preserve">As ordered by an ERCOT Operator during </w:t>
            </w:r>
            <w:proofErr w:type="gramStart"/>
            <w:r w:rsidRPr="00566181">
              <w:t>an EEA</w:t>
            </w:r>
            <w:proofErr w:type="gramEnd"/>
            <w:r w:rsidRPr="00566181">
              <w:t xml:space="preserve"> or other emergencies.</w:t>
            </w:r>
          </w:p>
        </w:tc>
      </w:tr>
      <w:tr w:rsidR="00566181" w:rsidRPr="00566181" w14:paraId="53CF38FC" w14:textId="77777777">
        <w:trPr>
          <w:trHeight w:val="336"/>
        </w:trPr>
        <w:tc>
          <w:tcPr>
            <w:tcW w:w="2206" w:type="dxa"/>
          </w:tcPr>
          <w:p w14:paraId="579075A4" w14:textId="77777777" w:rsidR="00566181" w:rsidRPr="00566181" w:rsidRDefault="00566181" w:rsidP="00566181">
            <w:r w:rsidRPr="00566181">
              <w:lastRenderedPageBreak/>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 xml:space="preserve">Controllable Load Resources dispatchable by SCED that </w:t>
            </w:r>
            <w:proofErr w:type="gramStart"/>
            <w:r w:rsidRPr="00566181">
              <w:t>are capable of ramping</w:t>
            </w:r>
            <w:proofErr w:type="gramEnd"/>
            <w:r w:rsidRPr="00566181">
              <w:t xml:space="preserve"> to an ERCOT-instructed consumption level within ten minutes and consuming at the 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 xml:space="preserve">Load Resources that are not Controllable Load Resources and may or may not be controlled by under-frequency relay.  Load Resources that are not Controllable Load Resources providing ECRS must be capable of reducing Load in response to an Extensible Markup Language </w:t>
            </w:r>
            <w:r w:rsidRPr="00566181">
              <w:lastRenderedPageBreak/>
              <w:t>(XML) Dispatch Instruction within ten minutes and remain deployed until recalled by ERCOT.</w:t>
            </w:r>
          </w:p>
        </w:tc>
        <w:tc>
          <w:tcPr>
            <w:tcW w:w="3554" w:type="dxa"/>
          </w:tcPr>
          <w:p w14:paraId="51BCD1F3" w14:textId="77777777" w:rsidR="00566181" w:rsidRPr="00566181" w:rsidRDefault="00566181" w:rsidP="00566181">
            <w:r w:rsidRPr="00566181">
              <w:lastRenderedPageBreak/>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trPr>
          <w:trHeight w:val="4035"/>
        </w:trPr>
        <w:tc>
          <w:tcPr>
            <w:tcW w:w="2206" w:type="dxa"/>
          </w:tcPr>
          <w:p w14:paraId="4FC9EFFE" w14:textId="77777777" w:rsidR="00566181" w:rsidRPr="00566181" w:rsidRDefault="00566181" w:rsidP="00566181">
            <w:r w:rsidRPr="00566181">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w:t>
            </w:r>
            <w:proofErr w:type="gramStart"/>
            <w:r w:rsidRPr="00566181">
              <w:t>are capable of ramping</w:t>
            </w:r>
            <w:proofErr w:type="gramEnd"/>
            <w:r w:rsidRPr="00566181">
              <w:t xml:space="preserve">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7EC5C412" w14:textId="77777777">
        <w:tc>
          <w:tcPr>
            <w:tcW w:w="2206" w:type="dxa"/>
          </w:tcPr>
          <w:p w14:paraId="181D6BCA" w14:textId="77777777" w:rsidR="00566181" w:rsidRPr="00566181" w:rsidRDefault="00566181" w:rsidP="00566181">
            <w:bookmarkStart w:id="12"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lastRenderedPageBreak/>
              <w:t xml:space="preserve">Reactive capability of a Generation Resource or ESR that is required to maintain transmission and distribution voltages on the ERCOT </w:t>
            </w:r>
            <w:r w:rsidRPr="00566181">
              <w:lastRenderedPageBreak/>
              <w:t>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lastRenderedPageBreak/>
              <w:t xml:space="preserve">Direct the scheduling of VSS by providing Voltage Profiles at the Point of Interconnection Bus (POIB).  The Generation Resource or ESR is obligated to </w:t>
            </w:r>
            <w:r w:rsidRPr="00566181">
              <w:lastRenderedPageBreak/>
              <w:t>maintain the published Voltage Profile within its Corrected Unit Reactive Limit (“CURL”).</w:t>
            </w:r>
          </w:p>
        </w:tc>
      </w:tr>
      <w:bookmarkEnd w:id="12"/>
      <w:tr w:rsidR="00566181" w:rsidRPr="00566181" w14:paraId="3450864B" w14:textId="77777777">
        <w:tc>
          <w:tcPr>
            <w:tcW w:w="2206" w:type="dxa"/>
          </w:tcPr>
          <w:p w14:paraId="03FFEFE3" w14:textId="77777777" w:rsidR="00566181" w:rsidRPr="00566181" w:rsidRDefault="00566181" w:rsidP="00566181">
            <w:r w:rsidRPr="00566181">
              <w:lastRenderedPageBreak/>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w:t>
            </w:r>
            <w:proofErr w:type="gramStart"/>
            <w:r w:rsidRPr="00566181">
              <w:t>are capable of self-starting</w:t>
            </w:r>
            <w:proofErr w:type="gramEnd"/>
            <w:r w:rsidRPr="00566181">
              <w:t xml:space="preserve">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6"/>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32DCC57F">
        <w:tc>
          <w:tcPr>
            <w:tcW w:w="9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501C0D" w14:textId="77777777" w:rsidR="00566181" w:rsidRPr="00566181" w:rsidRDefault="00566181" w:rsidP="00566181">
            <w:pPr>
              <w:spacing w:before="120" w:after="240"/>
              <w:rPr>
                <w:b/>
                <w:i/>
                <w:iCs/>
              </w:rPr>
            </w:pPr>
            <w:r w:rsidRPr="00566181">
              <w:rPr>
                <w:b/>
                <w:i/>
                <w:iCs/>
              </w:rPr>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32DCC57F">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32DCC57F">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lastRenderedPageBreak/>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 xml:space="preserve">Reg-Up energy is a Resource-specific deployment to increase or </w:t>
                  </w:r>
                  <w:r w:rsidRPr="00566181">
                    <w:lastRenderedPageBreak/>
                    <w:t>decrease generation at a level above the Generation Resource’s or ESR’s Base Point in response to a change in system frequency.</w:t>
                  </w:r>
                </w:p>
              </w:tc>
            </w:tr>
            <w:tr w:rsidR="00566181" w:rsidRPr="00566181" w14:paraId="7BC2CF12" w14:textId="77777777" w:rsidTr="32DCC57F">
              <w:trPr>
                <w:trHeight w:val="2433"/>
              </w:trPr>
              <w:tc>
                <w:tcPr>
                  <w:tcW w:w="2145" w:type="dxa"/>
                </w:tcPr>
                <w:p w14:paraId="6AAA63F8" w14:textId="77777777" w:rsidR="00566181" w:rsidRPr="00566181" w:rsidRDefault="00566181" w:rsidP="00566181">
                  <w:r w:rsidRPr="00566181">
                    <w:lastRenderedPageBreak/>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32DCC57F">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t xml:space="preserve">Operating reserves on Generation Resources, ESRs, Load Resources, and Resources capable of providing Fast Frequency Response (FFR) maintained by ERCOT to help control the frequency of the system.  RRS on Generation Resources, ESRs, and Controllable Load can be used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 xml:space="preserve">As ordered by an ERCOT Operator during </w:t>
                  </w:r>
                  <w:proofErr w:type="gramStart"/>
                  <w:r w:rsidRPr="00566181">
                    <w:t>an EEA</w:t>
                  </w:r>
                  <w:proofErr w:type="gramEnd"/>
                  <w:r w:rsidRPr="00566181">
                    <w:t xml:space="preserve"> or other emergencies.</w:t>
                  </w:r>
                </w:p>
              </w:tc>
            </w:tr>
            <w:tr w:rsidR="00566181" w:rsidRPr="00566181" w14:paraId="280E8CD9" w14:textId="77777777" w:rsidTr="32DCC57F">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 xml:space="preserve">Controllable Load Resources dispatchable by Security-Constrained Economic Dispatch (SCED) that </w:t>
                  </w:r>
                  <w:proofErr w:type="gramStart"/>
                  <w:r w:rsidRPr="00566181">
                    <w:t>are capable of ramping</w:t>
                  </w:r>
                  <w:proofErr w:type="gramEnd"/>
                  <w:r w:rsidRPr="00566181">
                    <w:t xml:space="preserve">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32DCC57F">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 xml:space="preserve">Controllable Load Resources that </w:t>
                  </w:r>
                  <w:proofErr w:type="gramStart"/>
                  <w:r w:rsidRPr="00566181">
                    <w:t>are capable of ramping</w:t>
                  </w:r>
                  <w:proofErr w:type="gramEnd"/>
                  <w:r w:rsidRPr="00566181">
                    <w:t xml:space="preserve">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422183" w:rsidRPr="00566181" w14:paraId="0EAF979F" w14:textId="77777777" w:rsidTr="32DCC57F">
              <w:trPr>
                <w:ins w:id="13" w:author="ERCOT" w:date="2024-05-20T14:13:00Z"/>
              </w:trPr>
              <w:tc>
                <w:tcPr>
                  <w:tcW w:w="2145" w:type="dxa"/>
                </w:tcPr>
                <w:p w14:paraId="130B140C" w14:textId="77777777" w:rsidR="00422183" w:rsidRDefault="00422183" w:rsidP="00422183">
                  <w:pPr>
                    <w:rPr>
                      <w:ins w:id="14" w:author="ERCOT" w:date="2025-11-19T20:14:00Z" w16du:dateUtc="2025-11-20T02:14:00Z"/>
                    </w:rPr>
                  </w:pPr>
                  <w:ins w:id="15" w:author="ERCOT" w:date="2025-11-19T20:14:00Z" w16du:dateUtc="2025-11-20T02:14:00Z">
                    <w:r>
                      <w:t>Dispatchable Reliability Reserve Service (DRRS)</w:t>
                    </w:r>
                  </w:ins>
                </w:p>
                <w:p w14:paraId="2B0CD914" w14:textId="77777777" w:rsidR="00422183" w:rsidRDefault="00422183" w:rsidP="00422183">
                  <w:pPr>
                    <w:rPr>
                      <w:ins w:id="16" w:author="ERCOT" w:date="2025-11-19T20:14:00Z" w16du:dateUtc="2025-11-20T02:14:00Z"/>
                    </w:rPr>
                  </w:pPr>
                </w:p>
                <w:p w14:paraId="11AEC4A9" w14:textId="26F0A5C1" w:rsidR="00422183" w:rsidRPr="00566181" w:rsidRDefault="00422183" w:rsidP="00422183">
                  <w:pPr>
                    <w:rPr>
                      <w:ins w:id="17" w:author="ERCOT" w:date="2024-05-20T14:13:00Z"/>
                    </w:rPr>
                  </w:pPr>
                  <w:ins w:id="18" w:author="ERCOT" w:date="2025-11-19T20:14:00Z" w16du:dateUtc="2025-11-20T02:14: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91391E6" w14:textId="77777777" w:rsidR="00422183" w:rsidRDefault="00422183" w:rsidP="00422183">
                  <w:pPr>
                    <w:spacing w:after="120"/>
                    <w:ind w:left="372" w:hanging="360"/>
                    <w:rPr>
                      <w:ins w:id="19" w:author="ERCOT" w:date="2025-11-19T20:14:00Z" w16du:dateUtc="2025-11-20T02:14:00Z"/>
                    </w:rPr>
                  </w:pPr>
                  <w:ins w:id="20" w:author="ERCOT" w:date="2025-11-19T20:14:00Z" w16du:dateUtc="2025-11-20T02:14:00Z">
                    <w:r>
                      <w:t>a.</w:t>
                    </w:r>
                    <w:r w:rsidRPr="00566181">
                      <w:t xml:space="preserve"> </w:t>
                    </w:r>
                    <w:r w:rsidRPr="00566181">
                      <w:tab/>
                    </w:r>
                    <w:r>
                      <w:t>Off-line Generation Resource capable of being ramped to a specified output level within two hours and  operating at that output level for at least four consecutive hours.</w:t>
                    </w:r>
                  </w:ins>
                </w:p>
                <w:p w14:paraId="78BB46DB" w14:textId="7ED11043" w:rsidR="00422183" w:rsidRPr="00566181" w:rsidRDefault="00422183" w:rsidP="00422183">
                  <w:pPr>
                    <w:spacing w:after="120"/>
                    <w:ind w:left="372" w:hanging="360"/>
                    <w:rPr>
                      <w:ins w:id="21" w:author="ERCOT" w:date="2024-05-20T14:13:00Z"/>
                    </w:rPr>
                  </w:pPr>
                  <w:ins w:id="22" w:author="ERCOT" w:date="2025-11-19T20:14:00Z" w16du:dateUtc="2025-11-20T02:14:00Z">
                    <w:r>
                      <w:t>b.</w:t>
                    </w:r>
                    <w:r w:rsidRPr="00566181">
                      <w:t xml:space="preserve"> </w:t>
                    </w:r>
                    <w:r w:rsidRPr="00566181">
                      <w:tab/>
                    </w:r>
                    <w:r>
                      <w:t xml:space="preserve">Reserved capacity from On-Line Generation Resources </w:t>
                    </w:r>
                    <w:proofErr w:type="gramStart"/>
                    <w:r>
                      <w:t>capable</w:t>
                    </w:r>
                    <w:proofErr w:type="gramEnd"/>
                    <w:r>
                      <w:t xml:space="preserve"> of being ramped to a </w:t>
                    </w:r>
                    <w:r>
                      <w:lastRenderedPageBreak/>
                      <w:t>specified output level and operating at that output level for four consecutive hours.</w:t>
                    </w:r>
                  </w:ins>
                </w:p>
              </w:tc>
              <w:tc>
                <w:tcPr>
                  <w:tcW w:w="3339" w:type="dxa"/>
                </w:tcPr>
                <w:p w14:paraId="439A39FE" w14:textId="3569CB8F" w:rsidR="00422183" w:rsidRPr="00566181" w:rsidRDefault="00422183" w:rsidP="00422183">
                  <w:pPr>
                    <w:rPr>
                      <w:ins w:id="23" w:author="ERCOT" w:date="2024-05-20T14:13:00Z"/>
                    </w:rPr>
                  </w:pPr>
                  <w:ins w:id="24" w:author="ERCOT" w:date="2025-11-19T20:14:00Z" w16du:dateUtc="2025-11-20T02:14:00Z">
                    <w:r>
                      <w:lastRenderedPageBreak/>
                      <w:t>The RUC process will be relied upon to identify the need for deploying DRRS.</w:t>
                    </w:r>
                  </w:ins>
                </w:p>
              </w:tc>
            </w:tr>
            <w:tr w:rsidR="00566181" w:rsidRPr="00566181" w14:paraId="147BE2BA" w14:textId="77777777" w:rsidTr="32DCC57F">
              <w:tc>
                <w:tcPr>
                  <w:tcW w:w="2145" w:type="dxa"/>
                </w:tcPr>
                <w:p w14:paraId="2487350A" w14:textId="77777777" w:rsidR="00566181" w:rsidRPr="00566181" w:rsidRDefault="00566181" w:rsidP="00566181">
                  <w:bookmarkStart w:id="25" w:name="_Hlk162269611"/>
                  <w:r w:rsidRPr="00566181">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25"/>
            <w:tr w:rsidR="00566181" w:rsidRPr="00566181" w14:paraId="545A8867" w14:textId="77777777" w:rsidTr="32DCC57F">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w:t>
                  </w:r>
                  <w:proofErr w:type="gramStart"/>
                  <w:r w:rsidRPr="00566181">
                    <w:t>are capable of self-starting</w:t>
                  </w:r>
                  <w:proofErr w:type="gramEnd"/>
                  <w:r w:rsidRPr="00566181">
                    <w:t xml:space="preserve">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32DCC57F">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6" w:author="ERCOT" w:date="2024-05-20T14:05:00Z"/>
        </w:rPr>
      </w:pPr>
      <w:commentRangeStart w:id="27"/>
      <w:ins w:id="28" w:author="ERCOT" w:date="2024-05-20T14:05:00Z">
        <w:r w:rsidRPr="00E14A4A">
          <w:lastRenderedPageBreak/>
          <w:t>2.3.</w:t>
        </w:r>
        <w:r>
          <w:t>4</w:t>
        </w:r>
      </w:ins>
      <w:commentRangeEnd w:id="27"/>
      <w:r w:rsidR="0065071B">
        <w:rPr>
          <w:rStyle w:val="CommentReference"/>
          <w:b w:val="0"/>
          <w:bCs w:val="0"/>
          <w:i w:val="0"/>
        </w:rPr>
        <w:commentReference w:id="27"/>
      </w:r>
      <w:ins w:id="29" w:author="ERCOT" w:date="2024-05-20T14:05:00Z">
        <w:r w:rsidRPr="00E14A4A">
          <w:tab/>
        </w:r>
        <w:bookmarkEnd w:id="7"/>
        <w:bookmarkEnd w:id="8"/>
        <w:r>
          <w:t xml:space="preserve">Dispatchable Reliability Reserve Service </w:t>
        </w:r>
      </w:ins>
    </w:p>
    <w:p w14:paraId="2635BBDB" w14:textId="77777777" w:rsidR="00D40399" w:rsidRPr="00E14A4A" w:rsidRDefault="00D40399" w:rsidP="00D40399">
      <w:pPr>
        <w:pStyle w:val="H4"/>
        <w:rPr>
          <w:ins w:id="30" w:author="ERCOT" w:date="2024-05-20T14:05:00Z"/>
        </w:rPr>
      </w:pPr>
      <w:bookmarkStart w:id="31" w:name="_Toc120878510"/>
      <w:bookmarkStart w:id="32" w:name="_Toc136969085"/>
      <w:commentRangeStart w:id="33"/>
      <w:ins w:id="34" w:author="ERCOT" w:date="2024-05-20T14:05:00Z">
        <w:r w:rsidRPr="00E14A4A">
          <w:t>2.3.</w:t>
        </w:r>
        <w:r>
          <w:t>4</w:t>
        </w:r>
        <w:r w:rsidRPr="00E14A4A">
          <w:t>.1</w:t>
        </w:r>
      </w:ins>
      <w:commentRangeEnd w:id="33"/>
      <w:r w:rsidR="0065071B">
        <w:rPr>
          <w:rStyle w:val="CommentReference"/>
          <w:b w:val="0"/>
          <w:bCs w:val="0"/>
          <w:snapToGrid/>
        </w:rPr>
        <w:commentReference w:id="33"/>
      </w:r>
      <w:ins w:id="35" w:author="ERCOT" w:date="2024-05-20T14:05:00Z">
        <w:r w:rsidRPr="00E14A4A">
          <w:tab/>
          <w:t xml:space="preserve">Additional Operational Details for </w:t>
        </w:r>
        <w:r>
          <w:t>Dispatchable Reliability Reserve Service</w:t>
        </w:r>
        <w:r w:rsidRPr="00E14A4A">
          <w:t xml:space="preserve"> Providers</w:t>
        </w:r>
        <w:bookmarkEnd w:id="31"/>
        <w:bookmarkEnd w:id="32"/>
        <w:r w:rsidRPr="00E14A4A">
          <w:t xml:space="preserve"> </w:t>
        </w:r>
      </w:ins>
    </w:p>
    <w:p w14:paraId="63FFE984" w14:textId="77777777" w:rsidR="00422183" w:rsidRDefault="00422183" w:rsidP="00422183">
      <w:pPr>
        <w:pStyle w:val="BodyTextNumbered"/>
        <w:rPr>
          <w:ins w:id="36" w:author="ERCOT" w:date="2025-11-19T20:13:00Z" w16du:dateUtc="2025-11-20T02:13:00Z"/>
        </w:rPr>
      </w:pPr>
      <w:bookmarkStart w:id="37" w:name="_Toc274653930"/>
      <w:bookmarkStart w:id="38" w:name="_Toc160110001"/>
      <w:ins w:id="39" w:author="ERCOT" w:date="2025-11-19T20:13:00Z" w16du:dateUtc="2025-11-20T02:13:00Z">
        <w:r>
          <w:t>(1)</w:t>
        </w:r>
        <w:r>
          <w:tab/>
          <w:t xml:space="preserve">Resources providing Dispatchable Reliability Reserve Service must be capable of being </w:t>
        </w:r>
        <w:proofErr w:type="spellStart"/>
        <w:r>
          <w:t>sychronized</w:t>
        </w:r>
        <w:proofErr w:type="spellEnd"/>
        <w:r>
          <w:t xml:space="preserve"> and ramped to a specified output level within two hours of notification of deployment and run at that output level for at least four consecutive hours, as specified in Protocol Section 3.17.5, Dispatchable Reliability Reserve Service. </w:t>
        </w:r>
      </w:ins>
    </w:p>
    <w:p w14:paraId="6BAE5088" w14:textId="77777777" w:rsidR="00422183" w:rsidRDefault="00422183" w:rsidP="00422183">
      <w:pPr>
        <w:pStyle w:val="H3"/>
        <w:rPr>
          <w:ins w:id="40" w:author="ERCOT" w:date="2025-11-19T20:13:00Z" w16du:dateUtc="2025-11-20T02:13:00Z"/>
        </w:rPr>
      </w:pPr>
      <w:commentRangeStart w:id="41"/>
      <w:ins w:id="42" w:author="ERCOT" w:date="2025-11-19T20:13:00Z" w16du:dateUtc="2025-11-20T02:13:00Z">
        <w:r w:rsidRPr="00A56F42">
          <w:lastRenderedPageBreak/>
          <w:t>9.4.</w:t>
        </w:r>
        <w:r>
          <w:t>5</w:t>
        </w:r>
      </w:ins>
      <w:commentRangeEnd w:id="41"/>
      <w:r w:rsidR="0065071B">
        <w:rPr>
          <w:rStyle w:val="CommentReference"/>
          <w:b w:val="0"/>
          <w:bCs w:val="0"/>
          <w:i w:val="0"/>
        </w:rPr>
        <w:commentReference w:id="41"/>
      </w:r>
      <w:ins w:id="43" w:author="ERCOT" w:date="2025-11-19T20:13:00Z" w16du:dateUtc="2025-11-20T02:13:00Z">
        <w:r w:rsidRPr="00A56F42">
          <w:tab/>
          <w:t>Resource-</w:t>
        </w:r>
        <w:r>
          <w:t>S</w:t>
        </w:r>
        <w:r w:rsidRPr="00A56F42">
          <w:t xml:space="preserve">pecific </w:t>
        </w:r>
        <w:bookmarkEnd w:id="37"/>
        <w:bookmarkEnd w:id="38"/>
        <w:r>
          <w:t>Dispatchable Reliability Reserve Service</w:t>
        </w:r>
      </w:ins>
    </w:p>
    <w:p w14:paraId="3A0DDF26" w14:textId="5BFE305B" w:rsidR="009A3772" w:rsidRPr="00BA2009" w:rsidRDefault="00422183" w:rsidP="00422183">
      <w:pPr>
        <w:pStyle w:val="BodyText"/>
        <w:ind w:left="720" w:hanging="720"/>
      </w:pPr>
      <w:ins w:id="44" w:author="ERCOT" w:date="2025-11-19T20:13:00Z" w16du:dateUtc="2025-11-20T02:13: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ERCOT Market Rules" w:date="2025-11-20T19:00:00Z" w:initials="CP">
    <w:p w14:paraId="77B7D366" w14:textId="30388B2F" w:rsidR="0065071B" w:rsidRDefault="0065071B">
      <w:pPr>
        <w:pStyle w:val="CommentText"/>
      </w:pPr>
      <w:r>
        <w:rPr>
          <w:rStyle w:val="CommentReference"/>
        </w:rPr>
        <w:annotationRef/>
      </w:r>
      <w:bookmarkStart w:id="10" w:name="_Hlk214557742"/>
      <w:r>
        <w:t>Please note NOGRR</w:t>
      </w:r>
      <w:r w:rsidR="001922BB">
        <w:t xml:space="preserve">s 264 and </w:t>
      </w:r>
      <w:r>
        <w:t>284 also propose revisions to this section.</w:t>
      </w:r>
      <w:bookmarkEnd w:id="10"/>
    </w:p>
  </w:comment>
  <w:comment w:id="27" w:author="ERCOT Market Rules" w:date="2025-11-20T19:00:00Z" w:initials="CP">
    <w:p w14:paraId="6B772916" w14:textId="16756F14" w:rsidR="0065071B" w:rsidRDefault="0065071B">
      <w:pPr>
        <w:pStyle w:val="CommentText"/>
      </w:pPr>
      <w:r>
        <w:rPr>
          <w:rStyle w:val="CommentReference"/>
        </w:rPr>
        <w:annotationRef/>
      </w:r>
      <w:r w:rsidR="001922BB">
        <w:t>Please note NOGRRs 264 and 284 also propose revisions to this section.</w:t>
      </w:r>
    </w:p>
  </w:comment>
  <w:comment w:id="33" w:author="ERCOT Market Rules" w:date="2025-11-20T19:00:00Z" w:initials="CP">
    <w:p w14:paraId="3CAE511A" w14:textId="6A08A059" w:rsidR="0065071B" w:rsidRDefault="0065071B">
      <w:pPr>
        <w:pStyle w:val="CommentText"/>
      </w:pPr>
      <w:r>
        <w:rPr>
          <w:rStyle w:val="CommentReference"/>
        </w:rPr>
        <w:annotationRef/>
      </w:r>
      <w:r w:rsidR="001922BB">
        <w:t>Please note NOGRRs 264 and 284 also propose revisions to this section.</w:t>
      </w:r>
    </w:p>
  </w:comment>
  <w:comment w:id="41" w:author="ERCOT Market Rules" w:date="2025-11-20T19:01:00Z" w:initials="CP">
    <w:p w14:paraId="67ECD654" w14:textId="5A878103" w:rsidR="0065071B" w:rsidRDefault="0065071B">
      <w:pPr>
        <w:pStyle w:val="CommentText"/>
      </w:pPr>
      <w:r>
        <w:rPr>
          <w:rStyle w:val="CommentReference"/>
        </w:rPr>
        <w:annotationRef/>
      </w:r>
      <w:r w:rsidR="001922BB">
        <w:t>Please note NOGRRs 264 and 284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B7D366" w15:done="0"/>
  <w15:commentEx w15:paraId="6B772916" w15:done="0"/>
  <w15:commentEx w15:paraId="3CAE511A" w15:done="0"/>
  <w15:commentEx w15:paraId="67ECD6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D56740" w16cex:dateUtc="2025-11-21T01:00:00Z"/>
  <w16cex:commentExtensible w16cex:durableId="387F320B" w16cex:dateUtc="2025-11-21T01:00:00Z"/>
  <w16cex:commentExtensible w16cex:durableId="2B2FCEC2" w16cex:dateUtc="2025-11-21T01:00:00Z"/>
  <w16cex:commentExtensible w16cex:durableId="14CBEC09" w16cex:dateUtc="2025-11-21T0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B7D366" w16cid:durableId="40D56740"/>
  <w16cid:commentId w16cid:paraId="6B772916" w16cid:durableId="387F320B"/>
  <w16cid:commentId w16cid:paraId="3CAE511A" w16cid:durableId="2B2FCEC2"/>
  <w16cid:commentId w16cid:paraId="67ECD654" w16cid:durableId="14CBEC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57258" w14:textId="77777777" w:rsidR="002F1F82" w:rsidRDefault="002F1F82">
      <w:r>
        <w:separator/>
      </w:r>
    </w:p>
  </w:endnote>
  <w:endnote w:type="continuationSeparator" w:id="0">
    <w:p w14:paraId="13366F34" w14:textId="77777777" w:rsidR="002F1F82" w:rsidRDefault="002F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4694FE51" w:rsidR="00D176CF" w:rsidRDefault="007916D8" w:rsidP="29A64FBC">
    <w:pPr>
      <w:pStyle w:val="Footer"/>
      <w:tabs>
        <w:tab w:val="clear" w:pos="4320"/>
        <w:tab w:val="clear" w:pos="8640"/>
        <w:tab w:val="right" w:pos="9360"/>
      </w:tabs>
      <w:rPr>
        <w:rFonts w:ascii="Arial" w:hAnsi="Arial" w:cs="Arial"/>
        <w:sz w:val="18"/>
        <w:szCs w:val="18"/>
      </w:rPr>
    </w:pPr>
    <w:r>
      <w:rPr>
        <w:rFonts w:ascii="Arial" w:hAnsi="Arial" w:cs="Arial"/>
        <w:sz w:val="18"/>
        <w:szCs w:val="18"/>
      </w:rPr>
      <w:t>283</w:t>
    </w:r>
    <w:r w:rsidR="29A64FBC" w:rsidRPr="29A64FBC">
      <w:rPr>
        <w:rFonts w:ascii="Arial" w:hAnsi="Arial" w:cs="Arial"/>
        <w:sz w:val="18"/>
        <w:szCs w:val="18"/>
      </w:rPr>
      <w:t xml:space="preserve">NOGRR-01 </w:t>
    </w:r>
    <w:r w:rsidR="00DF77B8">
      <w:rPr>
        <w:rFonts w:ascii="Arial" w:hAnsi="Arial" w:cs="Arial"/>
        <w:sz w:val="18"/>
        <w:szCs w:val="18"/>
      </w:rPr>
      <w:t xml:space="preserve">Board Priority - </w:t>
    </w:r>
    <w:r w:rsidR="29A64FBC" w:rsidRPr="29A64FBC">
      <w:rPr>
        <w:rFonts w:ascii="Arial" w:hAnsi="Arial" w:cs="Arial"/>
        <w:sz w:val="18"/>
        <w:szCs w:val="18"/>
      </w:rPr>
      <w:t>Related to NPRR</w:t>
    </w:r>
    <w:r>
      <w:rPr>
        <w:rFonts w:ascii="Arial" w:hAnsi="Arial" w:cs="Arial"/>
        <w:sz w:val="18"/>
        <w:szCs w:val="18"/>
      </w:rPr>
      <w:t>1309</w:t>
    </w:r>
    <w:r w:rsidR="29A64FBC" w:rsidRPr="29A64FBC">
      <w:rPr>
        <w:rFonts w:ascii="Arial" w:hAnsi="Arial" w:cs="Arial"/>
        <w:sz w:val="18"/>
        <w:szCs w:val="18"/>
      </w:rPr>
      <w:t>, Dispatchable Reliability Reserve Service Ancillary Service</w:t>
    </w:r>
    <w:r w:rsidR="00422183">
      <w:rPr>
        <w:rFonts w:ascii="Arial" w:hAnsi="Arial" w:cs="Arial"/>
        <w:sz w:val="18"/>
        <w:szCs w:val="18"/>
      </w:rPr>
      <w:t xml:space="preserve"> </w:t>
    </w:r>
    <w:r>
      <w:rPr>
        <w:rFonts w:ascii="Arial" w:hAnsi="Arial" w:cs="Arial"/>
        <w:sz w:val="18"/>
        <w:szCs w:val="18"/>
      </w:rPr>
      <w:t>1120</w:t>
    </w:r>
    <w:r w:rsidR="00422183">
      <w:rPr>
        <w:rFonts w:ascii="Arial" w:hAnsi="Arial" w:cs="Arial"/>
        <w:sz w:val="18"/>
        <w:szCs w:val="18"/>
      </w:rPr>
      <w:t>25</w:t>
    </w:r>
    <w:r w:rsidR="29A64FBC" w:rsidRPr="29A64FBC">
      <w:rPr>
        <w:rFonts w:ascii="Arial" w:hAnsi="Arial" w:cs="Arial"/>
        <w:sz w:val="18"/>
        <w:szCs w:val="18"/>
      </w:rPr>
      <w:t xml:space="preserve"> </w:t>
    </w:r>
    <w:r w:rsidR="00266D22">
      <w:tab/>
    </w:r>
    <w:r w:rsidR="29A64FBC" w:rsidRPr="29A64FBC">
      <w:rPr>
        <w:rFonts w:ascii="Arial" w:hAnsi="Arial" w:cs="Arial"/>
        <w:sz w:val="18"/>
        <w:szCs w:val="18"/>
      </w:rPr>
      <w:t xml:space="preserve">Page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PAGE </w:instrText>
    </w:r>
    <w:r w:rsidR="00266D22" w:rsidRPr="29A64FBC">
      <w:rPr>
        <w:rFonts w:ascii="Arial" w:hAnsi="Arial" w:cs="Arial"/>
        <w:sz w:val="18"/>
        <w:szCs w:val="18"/>
      </w:rPr>
      <w:fldChar w:fldCharType="separate"/>
    </w:r>
    <w:r w:rsidR="29A64FBC" w:rsidRPr="29A64FBC">
      <w:rPr>
        <w:rFonts w:ascii="Arial" w:hAnsi="Arial" w:cs="Arial"/>
        <w:noProof/>
        <w:sz w:val="18"/>
        <w:szCs w:val="18"/>
      </w:rPr>
      <w:t>1</w:t>
    </w:r>
    <w:r w:rsidR="00266D22" w:rsidRPr="29A64FBC">
      <w:rPr>
        <w:rFonts w:ascii="Arial" w:hAnsi="Arial" w:cs="Arial"/>
        <w:noProof/>
        <w:sz w:val="18"/>
        <w:szCs w:val="18"/>
      </w:rPr>
      <w:fldChar w:fldCharType="end"/>
    </w:r>
    <w:r w:rsidR="29A64FBC" w:rsidRPr="29A64FBC">
      <w:rPr>
        <w:rFonts w:ascii="Arial" w:hAnsi="Arial" w:cs="Arial"/>
        <w:sz w:val="18"/>
        <w:szCs w:val="18"/>
      </w:rPr>
      <w:t xml:space="preserve"> of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NUMPAGES </w:instrText>
    </w:r>
    <w:r w:rsidR="00266D22" w:rsidRPr="29A64FBC">
      <w:rPr>
        <w:rFonts w:ascii="Arial" w:hAnsi="Arial" w:cs="Arial"/>
        <w:sz w:val="18"/>
        <w:szCs w:val="18"/>
      </w:rPr>
      <w:fldChar w:fldCharType="separate"/>
    </w:r>
    <w:r w:rsidR="29A64FBC" w:rsidRPr="29A64FBC">
      <w:rPr>
        <w:rFonts w:ascii="Arial" w:hAnsi="Arial" w:cs="Arial"/>
        <w:noProof/>
        <w:sz w:val="18"/>
        <w:szCs w:val="18"/>
      </w:rPr>
      <w:t>2</w:t>
    </w:r>
    <w:r w:rsidR="00266D22" w:rsidRPr="29A64FBC">
      <w:rPr>
        <w:rFonts w:ascii="Arial" w:hAnsi="Arial" w:cs="Arial"/>
        <w:noProof/>
        <w:sz w:val="18"/>
        <w:szCs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7DC2B" w14:textId="77777777" w:rsidR="002F1F82" w:rsidRDefault="002F1F82">
      <w:r>
        <w:separator/>
      </w:r>
    </w:p>
  </w:footnote>
  <w:footnote w:type="continuationSeparator" w:id="0">
    <w:p w14:paraId="6651B06A" w14:textId="77777777" w:rsidR="002F1F82" w:rsidRDefault="002F1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2334E"/>
    <w:multiLevelType w:val="hybridMultilevel"/>
    <w:tmpl w:val="07860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3"/>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95950085">
    <w:abstractNumId w:val="5"/>
  </w:num>
  <w:num w:numId="22" w16cid:durableId="6549943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344"/>
    <w:rsid w:val="00060A5A"/>
    <w:rsid w:val="00064B44"/>
    <w:rsid w:val="00067FE2"/>
    <w:rsid w:val="0007060B"/>
    <w:rsid w:val="0007682E"/>
    <w:rsid w:val="00094DDC"/>
    <w:rsid w:val="000B4FC2"/>
    <w:rsid w:val="000D1AEB"/>
    <w:rsid w:val="000D3E64"/>
    <w:rsid w:val="000F13C5"/>
    <w:rsid w:val="00105A36"/>
    <w:rsid w:val="00115A77"/>
    <w:rsid w:val="001313B4"/>
    <w:rsid w:val="001320B9"/>
    <w:rsid w:val="00134A18"/>
    <w:rsid w:val="0014546D"/>
    <w:rsid w:val="001500D9"/>
    <w:rsid w:val="00156DB7"/>
    <w:rsid w:val="00157228"/>
    <w:rsid w:val="00160C3C"/>
    <w:rsid w:val="0017783C"/>
    <w:rsid w:val="00177BEE"/>
    <w:rsid w:val="001922BB"/>
    <w:rsid w:val="0019314C"/>
    <w:rsid w:val="001A3442"/>
    <w:rsid w:val="001F38F0"/>
    <w:rsid w:val="001F782C"/>
    <w:rsid w:val="00212564"/>
    <w:rsid w:val="00231E7C"/>
    <w:rsid w:val="00236737"/>
    <w:rsid w:val="00237430"/>
    <w:rsid w:val="0024075F"/>
    <w:rsid w:val="00253234"/>
    <w:rsid w:val="00266D22"/>
    <w:rsid w:val="00276A99"/>
    <w:rsid w:val="00281904"/>
    <w:rsid w:val="00286AD9"/>
    <w:rsid w:val="002909DD"/>
    <w:rsid w:val="00291A4D"/>
    <w:rsid w:val="0029378C"/>
    <w:rsid w:val="002966F3"/>
    <w:rsid w:val="002A0D1E"/>
    <w:rsid w:val="002A5D71"/>
    <w:rsid w:val="002B69F3"/>
    <w:rsid w:val="002B763A"/>
    <w:rsid w:val="002C4724"/>
    <w:rsid w:val="002D382A"/>
    <w:rsid w:val="002D4273"/>
    <w:rsid w:val="002E77EB"/>
    <w:rsid w:val="002F1EDD"/>
    <w:rsid w:val="002F1F82"/>
    <w:rsid w:val="002F2952"/>
    <w:rsid w:val="003013F2"/>
    <w:rsid w:val="0030232A"/>
    <w:rsid w:val="0030694A"/>
    <w:rsid w:val="003069F4"/>
    <w:rsid w:val="003164D3"/>
    <w:rsid w:val="00324A75"/>
    <w:rsid w:val="003259A5"/>
    <w:rsid w:val="00333DCB"/>
    <w:rsid w:val="00351638"/>
    <w:rsid w:val="00360920"/>
    <w:rsid w:val="003618DF"/>
    <w:rsid w:val="00361E33"/>
    <w:rsid w:val="00384709"/>
    <w:rsid w:val="00386C35"/>
    <w:rsid w:val="003A3D77"/>
    <w:rsid w:val="003A59A8"/>
    <w:rsid w:val="003B5AED"/>
    <w:rsid w:val="003C08E8"/>
    <w:rsid w:val="003C6B7B"/>
    <w:rsid w:val="003D26D9"/>
    <w:rsid w:val="003F3AE0"/>
    <w:rsid w:val="004135BD"/>
    <w:rsid w:val="00422183"/>
    <w:rsid w:val="004302A4"/>
    <w:rsid w:val="004463BA"/>
    <w:rsid w:val="00446B8D"/>
    <w:rsid w:val="00474434"/>
    <w:rsid w:val="00475808"/>
    <w:rsid w:val="00481AA6"/>
    <w:rsid w:val="004822D4"/>
    <w:rsid w:val="004907C9"/>
    <w:rsid w:val="0049290B"/>
    <w:rsid w:val="00496310"/>
    <w:rsid w:val="004A4451"/>
    <w:rsid w:val="004D3958"/>
    <w:rsid w:val="004F771B"/>
    <w:rsid w:val="005008DF"/>
    <w:rsid w:val="005045D0"/>
    <w:rsid w:val="00504931"/>
    <w:rsid w:val="00510267"/>
    <w:rsid w:val="00534C6C"/>
    <w:rsid w:val="005356D2"/>
    <w:rsid w:val="00566181"/>
    <w:rsid w:val="0057346F"/>
    <w:rsid w:val="005773AC"/>
    <w:rsid w:val="005841C0"/>
    <w:rsid w:val="0059260F"/>
    <w:rsid w:val="005928F2"/>
    <w:rsid w:val="005A611B"/>
    <w:rsid w:val="005B5BAA"/>
    <w:rsid w:val="005E5074"/>
    <w:rsid w:val="00604337"/>
    <w:rsid w:val="00612E4F"/>
    <w:rsid w:val="00615D5E"/>
    <w:rsid w:val="00622E99"/>
    <w:rsid w:val="00625E5D"/>
    <w:rsid w:val="0065071B"/>
    <w:rsid w:val="0066370F"/>
    <w:rsid w:val="00691EBD"/>
    <w:rsid w:val="00694066"/>
    <w:rsid w:val="006A0784"/>
    <w:rsid w:val="006A697B"/>
    <w:rsid w:val="006B4DDE"/>
    <w:rsid w:val="006E0FEB"/>
    <w:rsid w:val="006F055B"/>
    <w:rsid w:val="00706D92"/>
    <w:rsid w:val="007118B5"/>
    <w:rsid w:val="00733EC5"/>
    <w:rsid w:val="00743968"/>
    <w:rsid w:val="007523A3"/>
    <w:rsid w:val="00765612"/>
    <w:rsid w:val="00777A48"/>
    <w:rsid w:val="00785415"/>
    <w:rsid w:val="007916D8"/>
    <w:rsid w:val="00791CB9"/>
    <w:rsid w:val="00793130"/>
    <w:rsid w:val="007A0586"/>
    <w:rsid w:val="007B3233"/>
    <w:rsid w:val="007B4ACF"/>
    <w:rsid w:val="007B5A42"/>
    <w:rsid w:val="007C199B"/>
    <w:rsid w:val="007D2B9B"/>
    <w:rsid w:val="007D3073"/>
    <w:rsid w:val="007D64B9"/>
    <w:rsid w:val="007D72D4"/>
    <w:rsid w:val="007E0452"/>
    <w:rsid w:val="008070C0"/>
    <w:rsid w:val="00811C12"/>
    <w:rsid w:val="00812380"/>
    <w:rsid w:val="00816950"/>
    <w:rsid w:val="008274EF"/>
    <w:rsid w:val="00837164"/>
    <w:rsid w:val="00845778"/>
    <w:rsid w:val="00862272"/>
    <w:rsid w:val="008675B1"/>
    <w:rsid w:val="0087120B"/>
    <w:rsid w:val="00874BC3"/>
    <w:rsid w:val="00886353"/>
    <w:rsid w:val="00887E28"/>
    <w:rsid w:val="008A4172"/>
    <w:rsid w:val="008D5C3A"/>
    <w:rsid w:val="008E6DA2"/>
    <w:rsid w:val="008E6F96"/>
    <w:rsid w:val="008F1820"/>
    <w:rsid w:val="00907B1E"/>
    <w:rsid w:val="00917E9C"/>
    <w:rsid w:val="00920716"/>
    <w:rsid w:val="0092123E"/>
    <w:rsid w:val="00943AFD"/>
    <w:rsid w:val="00963A51"/>
    <w:rsid w:val="00983B6E"/>
    <w:rsid w:val="009936F8"/>
    <w:rsid w:val="009942D7"/>
    <w:rsid w:val="009A3772"/>
    <w:rsid w:val="009B27D0"/>
    <w:rsid w:val="009C691B"/>
    <w:rsid w:val="009D17F0"/>
    <w:rsid w:val="00A42796"/>
    <w:rsid w:val="00A5311D"/>
    <w:rsid w:val="00AD2288"/>
    <w:rsid w:val="00AD3B58"/>
    <w:rsid w:val="00AF56C6"/>
    <w:rsid w:val="00B032E8"/>
    <w:rsid w:val="00B234FE"/>
    <w:rsid w:val="00B376D1"/>
    <w:rsid w:val="00B57F96"/>
    <w:rsid w:val="00B67892"/>
    <w:rsid w:val="00BA4D33"/>
    <w:rsid w:val="00BC2D06"/>
    <w:rsid w:val="00BC315E"/>
    <w:rsid w:val="00BE049E"/>
    <w:rsid w:val="00BE564A"/>
    <w:rsid w:val="00C05623"/>
    <w:rsid w:val="00C370E1"/>
    <w:rsid w:val="00C55C24"/>
    <w:rsid w:val="00C71D96"/>
    <w:rsid w:val="00C744EB"/>
    <w:rsid w:val="00C76A2C"/>
    <w:rsid w:val="00C81492"/>
    <w:rsid w:val="00C90702"/>
    <w:rsid w:val="00C917FF"/>
    <w:rsid w:val="00C945DD"/>
    <w:rsid w:val="00C96FEF"/>
    <w:rsid w:val="00C9766A"/>
    <w:rsid w:val="00CA699C"/>
    <w:rsid w:val="00CB23A0"/>
    <w:rsid w:val="00CB3E2F"/>
    <w:rsid w:val="00CC4F39"/>
    <w:rsid w:val="00CD18B7"/>
    <w:rsid w:val="00CD544C"/>
    <w:rsid w:val="00CF4256"/>
    <w:rsid w:val="00CF77CA"/>
    <w:rsid w:val="00D04FE8"/>
    <w:rsid w:val="00D1455E"/>
    <w:rsid w:val="00D176CF"/>
    <w:rsid w:val="00D271E3"/>
    <w:rsid w:val="00D40399"/>
    <w:rsid w:val="00D413A1"/>
    <w:rsid w:val="00D47A80"/>
    <w:rsid w:val="00D56BE1"/>
    <w:rsid w:val="00D85807"/>
    <w:rsid w:val="00D87349"/>
    <w:rsid w:val="00D91EE9"/>
    <w:rsid w:val="00D97220"/>
    <w:rsid w:val="00DB4EEA"/>
    <w:rsid w:val="00DC043F"/>
    <w:rsid w:val="00DC21F6"/>
    <w:rsid w:val="00DF77B8"/>
    <w:rsid w:val="00E14D47"/>
    <w:rsid w:val="00E1641C"/>
    <w:rsid w:val="00E203C5"/>
    <w:rsid w:val="00E26473"/>
    <w:rsid w:val="00E26708"/>
    <w:rsid w:val="00E27D3F"/>
    <w:rsid w:val="00E34958"/>
    <w:rsid w:val="00E37AB0"/>
    <w:rsid w:val="00E423EA"/>
    <w:rsid w:val="00E43760"/>
    <w:rsid w:val="00E646D0"/>
    <w:rsid w:val="00E66BE6"/>
    <w:rsid w:val="00E70894"/>
    <w:rsid w:val="00E71C39"/>
    <w:rsid w:val="00E77369"/>
    <w:rsid w:val="00EA56E6"/>
    <w:rsid w:val="00EB1B47"/>
    <w:rsid w:val="00EC335F"/>
    <w:rsid w:val="00EC48FB"/>
    <w:rsid w:val="00EF232A"/>
    <w:rsid w:val="00EF437D"/>
    <w:rsid w:val="00F0383A"/>
    <w:rsid w:val="00F05A69"/>
    <w:rsid w:val="00F134E7"/>
    <w:rsid w:val="00F20899"/>
    <w:rsid w:val="00F43FFD"/>
    <w:rsid w:val="00F44236"/>
    <w:rsid w:val="00F475D2"/>
    <w:rsid w:val="00F52517"/>
    <w:rsid w:val="00F642A3"/>
    <w:rsid w:val="00F7612C"/>
    <w:rsid w:val="00F9322A"/>
    <w:rsid w:val="00FA57B2"/>
    <w:rsid w:val="00FB509B"/>
    <w:rsid w:val="00FC3D4B"/>
    <w:rsid w:val="00FC4228"/>
    <w:rsid w:val="00FC6312"/>
    <w:rsid w:val="00FE36E3"/>
    <w:rsid w:val="00FE50AE"/>
    <w:rsid w:val="00FE6B01"/>
    <w:rsid w:val="00FF5898"/>
    <w:rsid w:val="01627545"/>
    <w:rsid w:val="033DE0C5"/>
    <w:rsid w:val="03BCFC6A"/>
    <w:rsid w:val="0E4AE84C"/>
    <w:rsid w:val="11921BA5"/>
    <w:rsid w:val="15A3C9D7"/>
    <w:rsid w:val="1A27B3CC"/>
    <w:rsid w:val="28531C87"/>
    <w:rsid w:val="29A64FBC"/>
    <w:rsid w:val="2C2374A6"/>
    <w:rsid w:val="2CCD0052"/>
    <w:rsid w:val="2E6C6830"/>
    <w:rsid w:val="32DCC57F"/>
    <w:rsid w:val="383CC271"/>
    <w:rsid w:val="3F7B8AB2"/>
    <w:rsid w:val="4206481A"/>
    <w:rsid w:val="4296883A"/>
    <w:rsid w:val="48C4FA30"/>
    <w:rsid w:val="4B8A8F53"/>
    <w:rsid w:val="4BF7F782"/>
    <w:rsid w:val="4CBAF9F5"/>
    <w:rsid w:val="4DB4D10A"/>
    <w:rsid w:val="51CBFCC0"/>
    <w:rsid w:val="52581D8A"/>
    <w:rsid w:val="5443B5B2"/>
    <w:rsid w:val="57631470"/>
    <w:rsid w:val="582E0D59"/>
    <w:rsid w:val="59760070"/>
    <w:rsid w:val="59873DB0"/>
    <w:rsid w:val="5B6019A4"/>
    <w:rsid w:val="6012EA04"/>
    <w:rsid w:val="60475F22"/>
    <w:rsid w:val="661EFF55"/>
    <w:rsid w:val="688E7C9F"/>
    <w:rsid w:val="689A2B05"/>
    <w:rsid w:val="68D5564A"/>
    <w:rsid w:val="6AE79B64"/>
    <w:rsid w:val="6B9F309A"/>
    <w:rsid w:val="6CE79A29"/>
    <w:rsid w:val="6E433FF6"/>
    <w:rsid w:val="6FA6B37F"/>
    <w:rsid w:val="6FC85177"/>
    <w:rsid w:val="75701693"/>
    <w:rsid w:val="78C0708F"/>
    <w:rsid w:val="798FA5A3"/>
    <w:rsid w:val="7B4EF7D4"/>
    <w:rsid w:val="7B9172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FD917D27-236A-4B0D-9AC4-AF5437BB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paragraph" w:styleId="ListParagraph">
    <w:name w:val="List Paragraph"/>
    <w:basedOn w:val="Normal"/>
    <w:uiPriority w:val="34"/>
    <w:qFormat/>
    <w:rsid w:val="00266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8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C62667-E77C-4377-897C-EC274D89DE82}">
  <ds:schemaRefs>
    <ds:schemaRef ds:uri="http://schemas.microsoft.com/sharepoint/v3/contenttype/forms"/>
  </ds:schemaRefs>
</ds:datastoreItem>
</file>

<file path=customXml/itemProps2.xml><?xml version="1.0" encoding="utf-8"?>
<ds:datastoreItem xmlns:ds="http://schemas.openxmlformats.org/officeDocument/2006/customXml" ds:itemID="{ED53FDD7-711B-4ABD-A17E-4578E97D1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ACDE9EF-26D2-489E-87B1-0F8BE1131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2273</Words>
  <Characters>14149</Characters>
  <Application>Microsoft Office Word</Application>
  <DocSecurity>0</DocSecurity>
  <Lines>707</Lines>
  <Paragraphs>210</Paragraphs>
  <ScaleCrop>false</ScaleCrop>
  <Company>Hewlett-Packard Company</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10</cp:revision>
  <cp:lastPrinted>2013-11-16T00:11:00Z</cp:lastPrinted>
  <dcterms:created xsi:type="dcterms:W3CDTF">2025-11-19T23:06:00Z</dcterms:created>
  <dcterms:modified xsi:type="dcterms:W3CDTF">2025-12-08T21:36:00Z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docLang">
    <vt:lpwstr>en</vt:lpwstr>
  </property>
  <property fmtid="{D5CDD505-2E9C-101B-9397-08002B2CF9AE}" pid="4" name="MSIP_Label_c144db1d-993e-40da-980d-6eea152adc50_Enabled">
    <vt:lpwstr>true</vt:lpwstr>
  </property>
  <property fmtid="{D5CDD505-2E9C-101B-9397-08002B2CF9AE}" pid="5" name="MSIP_Label_c144db1d-993e-40da-980d-6eea152adc50_SetDate">
    <vt:lpwstr>2025-11-21T02:22:54Z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f5cb19a6-53a5-4d78-8c48-67c5376c63a2</vt:lpwstr>
  </property>
  <property fmtid="{D5CDD505-2E9C-101B-9397-08002B2CF9AE}" pid="10" name="MSIP_Label_c144db1d-993e-40da-980d-6eea152adc50_ContentBits">
    <vt:lpwstr>0</vt:lpwstr>
  </property>
  <property fmtid="{D5CDD505-2E9C-101B-9397-08002B2CF9AE}" pid="11" name="MSIP_Label_c144db1d-993e-40da-980d-6eea152adc50_Tag">
    <vt:lpwstr>10, 0, 1, 1</vt:lpwstr>
  </property>
</Properties>
</file>